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C18B396" w:rsidR="00421E32" w:rsidRPr="00487A5C" w:rsidRDefault="005F009C" w:rsidP="000F282C">
      <w:pPr>
        <w:pStyle w:val="Heading1"/>
        <w:spacing w:before="3000"/>
      </w:pPr>
      <w:bookmarkStart w:id="0" w:name="_Toc374271003"/>
      <w:r w:rsidRPr="00487A5C">
        <w:t xml:space="preserve">REQUEST FOR </w:t>
      </w:r>
      <w:r w:rsidR="00D22758">
        <w:t>QUOTATION</w:t>
      </w:r>
      <w:r w:rsidR="00644ED3" w:rsidRPr="00487A5C">
        <w:br/>
        <w:t>EVALUATION CRITERIA AND METHOD</w:t>
      </w:r>
      <w:bookmarkEnd w:id="0"/>
      <w:r w:rsidR="00D22758">
        <w:br/>
        <w:t>GOODS</w:t>
      </w:r>
    </w:p>
    <w:p w14:paraId="412360ED" w14:textId="61BCE34C"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B948CD">
        <w:rPr>
          <w:rStyle w:val="Strong"/>
          <w:b/>
          <w:bCs w:val="0"/>
          <w:sz w:val="24"/>
          <w:szCs w:val="24"/>
        </w:rPr>
        <w:t>41-G001-23</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D22758">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0E476C" w:rsidRDefault="00DE3F38" w:rsidP="006E17EC">
            <w:pPr>
              <w:pStyle w:val="TableContents"/>
              <w:rPr>
                <w:rFonts w:asciiTheme="minorHAnsi" w:hAnsiTheme="minorHAnsi"/>
                <w:sz w:val="22"/>
                <w:szCs w:val="22"/>
                <w:lang w:eastAsia="en-US"/>
              </w:rPr>
            </w:pPr>
            <w:r w:rsidRPr="000E476C">
              <w:rPr>
                <w:rFonts w:asciiTheme="minorHAnsi" w:hAnsiTheme="minorHAnsi"/>
                <w:sz w:val="22"/>
                <w:szCs w:val="22"/>
                <w:lang w:eastAsia="en-US"/>
              </w:rPr>
              <w:t xml:space="preserve">Firm/consortium’s experience and reputation </w:t>
            </w:r>
            <w:r w:rsidR="00B52A14" w:rsidRPr="000E476C">
              <w:rPr>
                <w:rFonts w:asciiTheme="minorHAnsi" w:hAnsiTheme="minorHAnsi"/>
                <w:sz w:val="22"/>
                <w:szCs w:val="22"/>
                <w:lang w:eastAsia="en-US"/>
              </w:rPr>
              <w:t>with</w:t>
            </w:r>
            <w:r w:rsidRPr="000E476C">
              <w:rPr>
                <w:rFonts w:asciiTheme="minorHAnsi" w:hAnsiTheme="minorHAnsi"/>
                <w:sz w:val="22"/>
                <w:szCs w:val="22"/>
                <w:lang w:eastAsia="en-US"/>
              </w:rPr>
              <w:t xml:space="preserve"> similar </w:t>
            </w:r>
            <w:r w:rsidR="00AD3DBB" w:rsidRPr="000E476C">
              <w:rPr>
                <w:rFonts w:asciiTheme="minorHAnsi" w:hAnsiTheme="minorHAnsi"/>
                <w:sz w:val="22"/>
                <w:szCs w:val="22"/>
                <w:lang w:eastAsia="en-US"/>
              </w:rPr>
              <w:t xml:space="preserve">supply of </w:t>
            </w:r>
            <w:r w:rsidR="002340EA" w:rsidRPr="000E476C">
              <w:rPr>
                <w:rFonts w:asciiTheme="minorHAnsi" w:hAnsiTheme="minorHAnsi"/>
                <w:sz w:val="22"/>
                <w:szCs w:val="22"/>
                <w:lang w:eastAsia="en-US"/>
              </w:rPr>
              <w:t>Works</w:t>
            </w:r>
          </w:p>
        </w:tc>
        <w:tc>
          <w:tcPr>
            <w:tcW w:w="5367" w:type="dxa"/>
            <w:shd w:val="clear" w:color="auto" w:fill="auto"/>
          </w:tcPr>
          <w:p w14:paraId="45801F38" w14:textId="77777777" w:rsidR="006E17EC" w:rsidRPr="000E476C" w:rsidRDefault="00D22758" w:rsidP="00D22758">
            <w:pPr>
              <w:pStyle w:val="TableContents"/>
              <w:rPr>
                <w:rFonts w:asciiTheme="minorHAnsi" w:hAnsiTheme="minorHAnsi"/>
                <w:sz w:val="22"/>
                <w:szCs w:val="22"/>
              </w:rPr>
            </w:pPr>
            <w:r w:rsidRPr="000E476C">
              <w:rPr>
                <w:rFonts w:asciiTheme="minorHAnsi" w:hAnsiTheme="minorHAnsi"/>
                <w:sz w:val="22"/>
                <w:szCs w:val="22"/>
              </w:rPr>
              <w:t>At least 2 references</w:t>
            </w:r>
          </w:p>
          <w:p w14:paraId="3ADDF29E" w14:textId="6743ECA4" w:rsidR="000E476C" w:rsidRPr="000E476C" w:rsidRDefault="000E476C" w:rsidP="000E476C">
            <w:pPr>
              <w:pStyle w:val="TableContents"/>
              <w:numPr>
                <w:ilvl w:val="0"/>
                <w:numId w:val="9"/>
              </w:numPr>
              <w:rPr>
                <w:rFonts w:asciiTheme="minorHAnsi" w:hAnsiTheme="minorHAnsi"/>
                <w:sz w:val="22"/>
                <w:szCs w:val="22"/>
              </w:rPr>
            </w:pPr>
            <w:r w:rsidRPr="000E476C">
              <w:rPr>
                <w:rFonts w:asciiTheme="minorHAnsi" w:hAnsiTheme="minorHAnsi"/>
                <w:sz w:val="22"/>
                <w:szCs w:val="22"/>
              </w:rPr>
              <w:t>To confirm the company has previously involved in supplying pilot boats, &amp; specialise goods or machineries</w:t>
            </w:r>
          </w:p>
        </w:tc>
        <w:tc>
          <w:tcPr>
            <w:tcW w:w="1360" w:type="dxa"/>
            <w:shd w:val="clear" w:color="auto" w:fill="auto"/>
            <w:vAlign w:val="center"/>
          </w:tcPr>
          <w:p w14:paraId="6FB170A3" w14:textId="5E7EA1A9" w:rsidR="006E17EC" w:rsidRPr="000E476C" w:rsidRDefault="000E476C" w:rsidP="006E17EC">
            <w:pPr>
              <w:pStyle w:val="TableContents"/>
              <w:jc w:val="center"/>
              <w:rPr>
                <w:rFonts w:asciiTheme="minorHAnsi" w:hAnsiTheme="minorHAnsi"/>
                <w:sz w:val="22"/>
                <w:szCs w:val="22"/>
                <w:lang w:eastAsia="en-US"/>
              </w:rPr>
            </w:pPr>
            <w:r w:rsidRPr="000E476C">
              <w:rPr>
                <w:rFonts w:asciiTheme="minorHAnsi" w:hAnsiTheme="minorHAnsi"/>
                <w:sz w:val="22"/>
                <w:szCs w:val="22"/>
                <w:lang w:eastAsia="en-US"/>
              </w:rPr>
              <w:t>20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0E476C" w:rsidRDefault="00AD3DBB" w:rsidP="006E17EC">
            <w:pPr>
              <w:pStyle w:val="TableContents"/>
              <w:rPr>
                <w:rFonts w:asciiTheme="minorHAnsi" w:hAnsiTheme="minorHAnsi"/>
                <w:sz w:val="22"/>
                <w:szCs w:val="22"/>
                <w:lang w:eastAsia="en-US"/>
              </w:rPr>
            </w:pPr>
            <w:r w:rsidRPr="000E476C">
              <w:rPr>
                <w:rFonts w:asciiTheme="minorHAnsi" w:hAnsiTheme="minorHAnsi"/>
                <w:sz w:val="22"/>
                <w:szCs w:val="22"/>
                <w:lang w:eastAsia="en-US"/>
              </w:rPr>
              <w:t>Delivery time</w:t>
            </w:r>
          </w:p>
        </w:tc>
        <w:tc>
          <w:tcPr>
            <w:tcW w:w="5367" w:type="dxa"/>
            <w:shd w:val="clear" w:color="auto" w:fill="auto"/>
          </w:tcPr>
          <w:p w14:paraId="0BFEA610" w14:textId="77777777" w:rsidR="006E17EC" w:rsidRPr="000E476C" w:rsidRDefault="000E476C" w:rsidP="000E476C">
            <w:pPr>
              <w:pStyle w:val="TableContents"/>
              <w:rPr>
                <w:rFonts w:asciiTheme="minorHAnsi" w:hAnsiTheme="minorHAnsi"/>
                <w:sz w:val="22"/>
                <w:szCs w:val="22"/>
              </w:rPr>
            </w:pPr>
            <w:r w:rsidRPr="000E476C">
              <w:rPr>
                <w:rFonts w:asciiTheme="minorHAnsi" w:hAnsiTheme="minorHAnsi"/>
                <w:sz w:val="22"/>
                <w:szCs w:val="22"/>
              </w:rPr>
              <w:t>Clear and undated workplan</w:t>
            </w:r>
          </w:p>
          <w:p w14:paraId="4BA71FA2" w14:textId="0BF3517A" w:rsidR="000E476C" w:rsidRPr="000E476C" w:rsidRDefault="000E476C" w:rsidP="000E476C">
            <w:pPr>
              <w:pStyle w:val="TableContents"/>
              <w:rPr>
                <w:rFonts w:asciiTheme="minorHAnsi" w:hAnsiTheme="minorHAnsi"/>
                <w:sz w:val="22"/>
                <w:szCs w:val="22"/>
              </w:rPr>
            </w:pPr>
            <w:r w:rsidRPr="000E476C">
              <w:rPr>
                <w:rFonts w:asciiTheme="minorHAnsi" w:hAnsiTheme="minorHAnsi"/>
                <w:sz w:val="22"/>
                <w:szCs w:val="22"/>
              </w:rPr>
              <w:t>Brief statement (at least half page A4) on methodology and process related with workplan</w:t>
            </w:r>
          </w:p>
        </w:tc>
        <w:tc>
          <w:tcPr>
            <w:tcW w:w="1360" w:type="dxa"/>
            <w:shd w:val="clear" w:color="auto" w:fill="auto"/>
            <w:vAlign w:val="center"/>
          </w:tcPr>
          <w:p w14:paraId="657554B4" w14:textId="1601D8A7" w:rsidR="006E17EC" w:rsidRPr="000E476C" w:rsidRDefault="000E476C" w:rsidP="006E17EC">
            <w:pPr>
              <w:pStyle w:val="TableContents"/>
              <w:jc w:val="center"/>
              <w:rPr>
                <w:rFonts w:asciiTheme="minorHAnsi" w:hAnsiTheme="minorHAnsi"/>
                <w:sz w:val="22"/>
                <w:szCs w:val="22"/>
                <w:lang w:eastAsia="en-US"/>
              </w:rPr>
            </w:pPr>
            <w:r w:rsidRPr="000E476C">
              <w:rPr>
                <w:rFonts w:asciiTheme="minorHAnsi" w:hAnsiTheme="minorHAnsi"/>
                <w:sz w:val="22"/>
                <w:szCs w:val="22"/>
                <w:lang w:eastAsia="en-US"/>
              </w:rPr>
              <w:t>20</w:t>
            </w:r>
          </w:p>
        </w:tc>
      </w:tr>
      <w:tr w:rsidR="006E17EC" w:rsidRPr="00487A5C" w14:paraId="7395E14D" w14:textId="77777777" w:rsidTr="006E17EC">
        <w:trPr>
          <w:cantSplit/>
          <w:tblHeader/>
        </w:trPr>
        <w:tc>
          <w:tcPr>
            <w:tcW w:w="2430" w:type="dxa"/>
            <w:shd w:val="clear" w:color="auto" w:fill="auto"/>
            <w:vAlign w:val="center"/>
          </w:tcPr>
          <w:p w14:paraId="58A5C5B6" w14:textId="7CCFDBB2" w:rsidR="006E17EC" w:rsidRPr="000E476C" w:rsidRDefault="000E476C" w:rsidP="006E17EC">
            <w:pPr>
              <w:pStyle w:val="TableContents"/>
              <w:rPr>
                <w:rFonts w:asciiTheme="minorHAnsi" w:hAnsiTheme="minorHAnsi"/>
                <w:sz w:val="22"/>
                <w:szCs w:val="22"/>
                <w:lang w:eastAsia="en-US"/>
              </w:rPr>
            </w:pPr>
            <w:r w:rsidRPr="000E476C">
              <w:rPr>
                <w:rFonts w:asciiTheme="minorHAnsi" w:hAnsiTheme="minorHAnsi"/>
                <w:sz w:val="22"/>
                <w:szCs w:val="22"/>
                <w:lang w:eastAsia="en-US"/>
              </w:rPr>
              <w:t>Production standards and certificates</w:t>
            </w:r>
          </w:p>
        </w:tc>
        <w:tc>
          <w:tcPr>
            <w:tcW w:w="5367" w:type="dxa"/>
            <w:shd w:val="clear" w:color="auto" w:fill="auto"/>
          </w:tcPr>
          <w:p w14:paraId="23A8F695" w14:textId="3BBBB42E" w:rsidR="006E17EC" w:rsidRPr="000E476C" w:rsidRDefault="000E476C" w:rsidP="000E476C">
            <w:pPr>
              <w:pStyle w:val="TableContents"/>
              <w:rPr>
                <w:rFonts w:asciiTheme="minorHAnsi" w:hAnsiTheme="minorHAnsi"/>
                <w:sz w:val="22"/>
                <w:szCs w:val="22"/>
              </w:rPr>
            </w:pPr>
            <w:r w:rsidRPr="000E476C">
              <w:rPr>
                <w:rFonts w:asciiTheme="minorHAnsi" w:hAnsiTheme="minorHAnsi"/>
                <w:sz w:val="22"/>
                <w:szCs w:val="22"/>
              </w:rPr>
              <w:t>Certified valid certificate-Statutory and mandatory requirement. Provide evidence of boat: In Photos or videos clip</w:t>
            </w:r>
          </w:p>
        </w:tc>
        <w:tc>
          <w:tcPr>
            <w:tcW w:w="1360" w:type="dxa"/>
            <w:shd w:val="clear" w:color="auto" w:fill="auto"/>
            <w:vAlign w:val="center"/>
          </w:tcPr>
          <w:p w14:paraId="240875A4" w14:textId="2BCE287C" w:rsidR="006E17EC" w:rsidRPr="000E476C" w:rsidRDefault="000E476C" w:rsidP="006E17EC">
            <w:pPr>
              <w:pStyle w:val="TableContents"/>
              <w:jc w:val="center"/>
              <w:rPr>
                <w:rFonts w:asciiTheme="minorHAnsi" w:hAnsiTheme="minorHAnsi"/>
                <w:sz w:val="22"/>
                <w:szCs w:val="22"/>
                <w:lang w:eastAsia="en-US"/>
              </w:rPr>
            </w:pPr>
            <w:r w:rsidRPr="000E476C">
              <w:rPr>
                <w:rFonts w:asciiTheme="minorHAnsi" w:hAnsiTheme="minorHAnsi"/>
                <w:sz w:val="22"/>
                <w:szCs w:val="22"/>
                <w:lang w:eastAsia="en-US"/>
              </w:rPr>
              <w:t>30</w:t>
            </w:r>
          </w:p>
        </w:tc>
      </w:tr>
      <w:tr w:rsidR="006E17EC" w:rsidRPr="00487A5C" w14:paraId="59453870" w14:textId="77777777" w:rsidTr="006E17EC">
        <w:trPr>
          <w:cantSplit/>
          <w:tblHeader/>
        </w:trPr>
        <w:tc>
          <w:tcPr>
            <w:tcW w:w="2430" w:type="dxa"/>
            <w:shd w:val="clear" w:color="auto" w:fill="auto"/>
            <w:vAlign w:val="center"/>
          </w:tcPr>
          <w:p w14:paraId="57F1472D" w14:textId="286C2C17" w:rsidR="006E17EC" w:rsidRPr="000E476C" w:rsidRDefault="00AD3DBB" w:rsidP="006E17EC">
            <w:pPr>
              <w:pStyle w:val="TableContents"/>
              <w:jc w:val="both"/>
              <w:rPr>
                <w:rFonts w:asciiTheme="minorHAnsi" w:hAnsiTheme="minorHAnsi"/>
                <w:sz w:val="22"/>
                <w:szCs w:val="22"/>
                <w:lang w:eastAsia="en-US"/>
              </w:rPr>
            </w:pPr>
            <w:r w:rsidRPr="000E476C">
              <w:rPr>
                <w:rFonts w:asciiTheme="minorHAnsi" w:hAnsiTheme="minorHAnsi"/>
                <w:sz w:val="22"/>
                <w:szCs w:val="22"/>
                <w:lang w:eastAsia="en-US"/>
              </w:rPr>
              <w:t>Other criteria</w:t>
            </w:r>
          </w:p>
        </w:tc>
        <w:tc>
          <w:tcPr>
            <w:tcW w:w="5367" w:type="dxa"/>
            <w:shd w:val="clear" w:color="auto" w:fill="auto"/>
          </w:tcPr>
          <w:p w14:paraId="32ACDD54" w14:textId="77777777" w:rsidR="006E17EC" w:rsidRPr="000E476C" w:rsidRDefault="000E476C" w:rsidP="000E476C">
            <w:pPr>
              <w:adjustRightInd w:val="0"/>
              <w:rPr>
                <w:rFonts w:asciiTheme="minorHAnsi" w:eastAsiaTheme="minorEastAsia" w:hAnsiTheme="minorHAnsi"/>
                <w:color w:val="000000"/>
                <w:sz w:val="22"/>
                <w:lang w:val="en-GB"/>
              </w:rPr>
            </w:pPr>
            <w:r w:rsidRPr="000E476C">
              <w:rPr>
                <w:rFonts w:asciiTheme="minorHAnsi" w:eastAsiaTheme="minorEastAsia" w:hAnsiTheme="minorHAnsi"/>
                <w:color w:val="000000"/>
                <w:sz w:val="22"/>
                <w:lang w:val="en-GB"/>
              </w:rPr>
              <w:t>Plan drawing of the pilot boat (dimensions)</w:t>
            </w:r>
          </w:p>
          <w:p w14:paraId="2F43CB73" w14:textId="77777777" w:rsidR="000E476C" w:rsidRPr="000E476C" w:rsidRDefault="000E476C" w:rsidP="000E476C">
            <w:pPr>
              <w:adjustRightInd w:val="0"/>
              <w:rPr>
                <w:rFonts w:asciiTheme="minorHAnsi" w:eastAsiaTheme="minorEastAsia" w:hAnsiTheme="minorHAnsi"/>
                <w:color w:val="000000"/>
                <w:sz w:val="22"/>
                <w:lang w:val="en-GB"/>
              </w:rPr>
            </w:pPr>
            <w:r w:rsidRPr="000E476C">
              <w:rPr>
                <w:rFonts w:asciiTheme="minorHAnsi" w:eastAsiaTheme="minorEastAsia" w:hAnsiTheme="minorHAnsi"/>
                <w:color w:val="000000"/>
                <w:sz w:val="22"/>
                <w:lang w:val="en-GB"/>
              </w:rPr>
              <w:t>Statement confirming loading/carrying capacity number of people.</w:t>
            </w:r>
          </w:p>
          <w:p w14:paraId="375ED5B7" w14:textId="6F9FC5A2" w:rsidR="000E476C" w:rsidRPr="000E476C" w:rsidRDefault="000E476C" w:rsidP="000E476C">
            <w:pPr>
              <w:adjustRightInd w:val="0"/>
              <w:rPr>
                <w:rFonts w:asciiTheme="minorHAnsi" w:eastAsiaTheme="minorEastAsia" w:hAnsiTheme="minorHAnsi"/>
                <w:color w:val="000000"/>
                <w:sz w:val="22"/>
                <w:lang w:val="en-GB"/>
              </w:rPr>
            </w:pPr>
            <w:r w:rsidRPr="000E476C">
              <w:rPr>
                <w:rFonts w:asciiTheme="minorHAnsi" w:eastAsiaTheme="minorEastAsia" w:hAnsiTheme="minorHAnsi"/>
                <w:color w:val="000000"/>
                <w:sz w:val="22"/>
                <w:lang w:val="en-GB"/>
              </w:rPr>
              <w:t>Comply with the specifications of aluminium pilot boat</w:t>
            </w:r>
          </w:p>
        </w:tc>
        <w:tc>
          <w:tcPr>
            <w:tcW w:w="1360" w:type="dxa"/>
            <w:shd w:val="clear" w:color="auto" w:fill="auto"/>
            <w:vAlign w:val="center"/>
          </w:tcPr>
          <w:p w14:paraId="4C399CE7" w14:textId="7FD3D0D9" w:rsidR="006E17EC" w:rsidRPr="000E476C" w:rsidRDefault="000E476C" w:rsidP="006E17EC">
            <w:pPr>
              <w:pStyle w:val="TableContents"/>
              <w:jc w:val="center"/>
              <w:rPr>
                <w:rFonts w:asciiTheme="minorHAnsi" w:hAnsiTheme="minorHAnsi"/>
                <w:sz w:val="22"/>
                <w:szCs w:val="22"/>
                <w:lang w:eastAsia="en-US"/>
              </w:rPr>
            </w:pPr>
            <w:r w:rsidRPr="000E476C">
              <w:rPr>
                <w:rFonts w:asciiTheme="minorHAnsi" w:hAnsiTheme="minorHAnsi"/>
                <w:sz w:val="22"/>
                <w:szCs w:val="22"/>
                <w:lang w:eastAsia="en-US"/>
              </w:rPr>
              <w:t>30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56E0B824"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5795A5F"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ins w:id="15" w:author="Sven Erik" w:date="2020-08-26T15:47:00Z">
        <w:r w:rsidR="00726DFC">
          <w:rPr>
            <w:rFonts w:ascii="Calibri" w:hAnsi="Calibri"/>
            <w:b/>
            <w:lang w:val="en-GB"/>
          </w:rPr>
          <w:t>(</w:t>
        </w:r>
      </w:ins>
      <w:r w:rsidR="00B948CD">
        <w:rPr>
          <w:rFonts w:ascii="Calibri" w:hAnsi="Calibri"/>
          <w:b/>
          <w:lang w:val="en-GB"/>
        </w:rPr>
        <w:t>lc</w:t>
      </w:r>
      <w:r w:rsidRPr="00487A5C">
        <w:rPr>
          <w:rFonts w:ascii="Calibri" w:hAnsi="Calibri"/>
          <w:b/>
          <w:lang w:val="en-GB"/>
        </w:rPr>
        <w:t xml:space="preserve"> / </w:t>
      </w:r>
      <w:r w:rsidR="00B948CD">
        <w:rPr>
          <w:rFonts w:ascii="Calibri" w:hAnsi="Calibri"/>
          <w:b/>
          <w:lang w:val="en-GB"/>
        </w:rPr>
        <w:t>t</w:t>
      </w:r>
      <w:r w:rsidRPr="00487A5C">
        <w:rPr>
          <w:rFonts w:ascii="Calibri" w:hAnsi="Calibri"/>
          <w:b/>
          <w:lang w:val="en-GB"/>
        </w:rPr>
        <w:t>c</w:t>
      </w:r>
      <w:ins w:id="16"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lastRenderedPageBreak/>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7"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7"/>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8"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ins w:id="19"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29167" w14:textId="77777777" w:rsidR="005E67FD" w:rsidRDefault="005E67FD">
      <w:r>
        <w:separator/>
      </w:r>
    </w:p>
  </w:endnote>
  <w:endnote w:type="continuationSeparator" w:id="0">
    <w:p w14:paraId="72E57214" w14:textId="77777777" w:rsidR="005E67FD" w:rsidRDefault="005E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0E476C" w:rsidRPr="000E476C">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0E476C" w:rsidRPr="000E476C">
      <w:rPr>
        <w:noProof/>
        <w:color w:val="17365D" w:themeColor="text2" w:themeShade="BF"/>
        <w:lang w:val="sv-SE"/>
      </w:rPr>
      <w:t>4</w:t>
    </w:r>
    <w:r>
      <w:rPr>
        <w:color w:val="17365D" w:themeColor="text2" w:themeShade="BF"/>
      </w:rPr>
      <w:fldChar w:fldCharType="end"/>
    </w:r>
  </w:p>
  <w:p w14:paraId="213B5D63" w14:textId="5D8CBAFC" w:rsidR="00D15CF2" w:rsidRDefault="004878F3" w:rsidP="004878F3">
    <w:pPr>
      <w:pStyle w:val="Footer"/>
    </w:pPr>
    <w:r>
      <w:fldChar w:fldCharType="begin"/>
    </w:r>
    <w:r>
      <w:instrText xml:space="preserve"> DATE \@ "yyyy-MM-dd" </w:instrText>
    </w:r>
    <w:r>
      <w:fldChar w:fldCharType="separate"/>
    </w:r>
    <w:r w:rsidR="00183817">
      <w:rPr>
        <w:noProof/>
      </w:rPr>
      <w:t>2023-03-15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03430" w14:textId="77777777" w:rsidR="005E67FD" w:rsidRDefault="005E67FD">
      <w:r>
        <w:separator/>
      </w:r>
    </w:p>
  </w:footnote>
  <w:footnote w:type="continuationSeparator" w:id="0">
    <w:p w14:paraId="7102678F" w14:textId="77777777" w:rsidR="005E67FD" w:rsidRDefault="005E6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44CCAFA2"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9D567C"/>
    <w:multiLevelType w:val="hybridMultilevel"/>
    <w:tmpl w:val="07C2F78C"/>
    <w:lvl w:ilvl="0" w:tplc="554CC41C">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594167239">
    <w:abstractNumId w:val="2"/>
  </w:num>
  <w:num w:numId="2" w16cid:durableId="687756626">
    <w:abstractNumId w:val="8"/>
  </w:num>
  <w:num w:numId="3" w16cid:durableId="348915280">
    <w:abstractNumId w:val="7"/>
  </w:num>
  <w:num w:numId="4" w16cid:durableId="746002864">
    <w:abstractNumId w:val="6"/>
  </w:num>
  <w:num w:numId="5" w16cid:durableId="1757164561">
    <w:abstractNumId w:val="0"/>
  </w:num>
  <w:num w:numId="6" w16cid:durableId="882404530">
    <w:abstractNumId w:val="4"/>
  </w:num>
  <w:num w:numId="7" w16cid:durableId="405147585">
    <w:abstractNumId w:val="1"/>
  </w:num>
  <w:num w:numId="8" w16cid:durableId="2028872053">
    <w:abstractNumId w:val="3"/>
  </w:num>
  <w:num w:numId="9" w16cid:durableId="1455826985">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0F3C"/>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E476C"/>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3A"/>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3817"/>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21D"/>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E67FD"/>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5851"/>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48CD"/>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758"/>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73971C-141A-46C2-AB88-18994526C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733</Words>
  <Characters>4180</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4904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2016-10-18T02:57:00Z</cp:lastPrinted>
  <dcterms:created xsi:type="dcterms:W3CDTF">2023-03-06T05:14:00Z</dcterms:created>
  <dcterms:modified xsi:type="dcterms:W3CDTF">2023-03-14T21:42:00Z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